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7105FC54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402F7">
        <w:rPr>
          <w:rFonts w:asciiTheme="minorHAnsi" w:hAnsiTheme="minorHAnsi" w:cstheme="minorHAnsi"/>
          <w:sz w:val="22"/>
          <w:szCs w:val="22"/>
          <w:lang w:val="lt-LT"/>
          <w:rPrChange w:id="0" w:author="Cibulskaitė, Greta" w:date="2020-08-07T14:20:00Z">
            <w:rPr>
              <w:rFonts w:asciiTheme="minorHAnsi" w:hAnsiTheme="minorHAnsi" w:cstheme="minorHAnsi"/>
              <w:sz w:val="22"/>
              <w:szCs w:val="22"/>
              <w:highlight w:val="yellow"/>
              <w:lang w:val="lt-LT"/>
            </w:rPr>
          </w:rPrChange>
        </w:rPr>
        <w:t>Vilnius</w:t>
      </w:r>
      <w:r w:rsidR="00AB47B2" w:rsidRPr="008402F7">
        <w:rPr>
          <w:rFonts w:asciiTheme="minorHAnsi" w:hAnsiTheme="minorHAnsi" w:cstheme="minorHAnsi"/>
          <w:sz w:val="22"/>
          <w:szCs w:val="22"/>
          <w:lang w:val="lt-LT"/>
          <w:rPrChange w:id="1" w:author="Cibulskaitė, Greta" w:date="2020-08-07T14:20:00Z">
            <w:rPr>
              <w:rFonts w:asciiTheme="minorHAnsi" w:hAnsiTheme="minorHAnsi" w:cstheme="minorHAnsi"/>
              <w:sz w:val="22"/>
              <w:szCs w:val="22"/>
              <w:highlight w:val="yellow"/>
              <w:lang w:val="lt-LT"/>
            </w:rPr>
          </w:rPrChange>
        </w:rPr>
        <w:t>, 2</w:t>
      </w:r>
      <w:r w:rsidR="00AB47B2" w:rsidRPr="008402F7">
        <w:rPr>
          <w:rFonts w:asciiTheme="minorHAnsi" w:hAnsiTheme="minorHAnsi" w:cstheme="minorHAnsi"/>
          <w:sz w:val="22"/>
          <w:szCs w:val="22"/>
          <w:rPrChange w:id="2" w:author="Cibulskaitė, Greta" w:date="2020-08-07T14:20:00Z">
            <w:rPr>
              <w:rFonts w:asciiTheme="minorHAnsi" w:hAnsiTheme="minorHAnsi" w:cstheme="minorHAnsi"/>
              <w:sz w:val="22"/>
              <w:szCs w:val="22"/>
              <w:highlight w:val="yellow"/>
            </w:rPr>
          </w:rPrChange>
        </w:rPr>
        <w:t>020</w:t>
      </w:r>
      <w:r w:rsidR="00F261F0" w:rsidRPr="008402F7">
        <w:rPr>
          <w:rFonts w:asciiTheme="minorHAnsi" w:hAnsiTheme="minorHAnsi" w:cstheme="minorHAnsi"/>
          <w:sz w:val="22"/>
          <w:szCs w:val="22"/>
          <w:lang w:val="lt-LT"/>
          <w:rPrChange w:id="3" w:author="Cibulskaitė, Greta" w:date="2020-08-07T14:20:00Z">
            <w:rPr>
              <w:rFonts w:asciiTheme="minorHAnsi" w:hAnsiTheme="minorHAnsi" w:cstheme="minorHAnsi"/>
              <w:sz w:val="22"/>
              <w:szCs w:val="22"/>
              <w:highlight w:val="yellow"/>
              <w:lang w:val="lt-LT"/>
            </w:rPr>
          </w:rPrChange>
        </w:rPr>
        <w:t xml:space="preserve"> m.</w:t>
      </w:r>
      <w:r w:rsidR="00C170C0" w:rsidRPr="008402F7">
        <w:rPr>
          <w:rFonts w:asciiTheme="minorHAnsi" w:hAnsiTheme="minorHAnsi" w:cstheme="minorHAnsi"/>
          <w:sz w:val="22"/>
          <w:szCs w:val="22"/>
          <w:lang w:val="lt-LT"/>
          <w:rPrChange w:id="4" w:author="Cibulskaitė, Greta" w:date="2020-08-07T14:20:00Z">
            <w:rPr>
              <w:rFonts w:asciiTheme="minorHAnsi" w:hAnsiTheme="minorHAnsi" w:cstheme="minorHAnsi"/>
              <w:sz w:val="22"/>
              <w:szCs w:val="22"/>
              <w:highlight w:val="yellow"/>
              <w:lang w:val="lt-LT"/>
            </w:rPr>
          </w:rPrChange>
        </w:rPr>
        <w:t xml:space="preserve"> </w:t>
      </w:r>
      <w:r w:rsidR="00FE06D3" w:rsidRPr="008402F7">
        <w:rPr>
          <w:rFonts w:asciiTheme="minorHAnsi" w:hAnsiTheme="minorHAnsi" w:cstheme="minorHAnsi"/>
          <w:sz w:val="22"/>
          <w:szCs w:val="22"/>
          <w:lang w:val="lt-LT"/>
          <w:rPrChange w:id="5" w:author="Cibulskaitė, Greta" w:date="2020-08-07T14:20:00Z">
            <w:rPr>
              <w:rFonts w:asciiTheme="minorHAnsi" w:hAnsiTheme="minorHAnsi" w:cstheme="minorHAnsi"/>
              <w:sz w:val="22"/>
              <w:szCs w:val="22"/>
              <w:highlight w:val="yellow"/>
              <w:lang w:val="lt-LT"/>
            </w:rPr>
          </w:rPrChange>
        </w:rPr>
        <w:t xml:space="preserve">rugpjūčio </w:t>
      </w:r>
      <w:r w:rsidR="00DC6894" w:rsidRPr="008402F7">
        <w:rPr>
          <w:rFonts w:asciiTheme="minorHAnsi" w:hAnsiTheme="minorHAnsi" w:cstheme="minorHAnsi"/>
          <w:sz w:val="22"/>
          <w:szCs w:val="22"/>
          <w:lang w:val="en-GB"/>
          <w:rPrChange w:id="6" w:author="Cibulskaitė, Greta" w:date="2020-08-07T14:20:00Z">
            <w:rPr>
              <w:rFonts w:asciiTheme="minorHAnsi" w:hAnsiTheme="minorHAnsi" w:cstheme="minorHAnsi"/>
              <w:sz w:val="22"/>
              <w:szCs w:val="22"/>
              <w:highlight w:val="yellow"/>
              <w:lang w:val="en-GB"/>
            </w:rPr>
          </w:rPrChange>
        </w:rPr>
        <w:t xml:space="preserve">10 </w:t>
      </w:r>
      <w:r w:rsidR="00C170C0" w:rsidRPr="008402F7">
        <w:rPr>
          <w:rFonts w:asciiTheme="minorHAnsi" w:hAnsiTheme="minorHAnsi" w:cstheme="minorHAnsi"/>
          <w:sz w:val="22"/>
          <w:szCs w:val="22"/>
          <w:lang w:val="lt-LT"/>
          <w:rPrChange w:id="7" w:author="Cibulskaitė, Greta" w:date="2020-08-07T14:20:00Z">
            <w:rPr>
              <w:rFonts w:asciiTheme="minorHAnsi" w:hAnsiTheme="minorHAnsi" w:cstheme="minorHAnsi"/>
              <w:sz w:val="22"/>
              <w:szCs w:val="22"/>
              <w:highlight w:val="yellow"/>
              <w:lang w:val="lt-LT"/>
            </w:rPr>
          </w:rPrChange>
        </w:rPr>
        <w:t>d.</w:t>
      </w:r>
    </w:p>
    <w:p w14:paraId="30EA1E00" w14:textId="0936BF39" w:rsidR="00ED2F6B" w:rsidRPr="009D2195" w:rsidDel="002147A5" w:rsidRDefault="00BA7C08" w:rsidP="00331DF5">
      <w:pPr>
        <w:jc w:val="center"/>
        <w:rPr>
          <w:del w:id="8" w:author="Cibulskaitė, Greta" w:date="2020-08-05T09:02:00Z"/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del w:id="9" w:author="Cibulskaitė, Greta" w:date="2020-08-05T09:02:00Z">
        <w:r w:rsidRPr="009D2195" w:rsidDel="002147A5">
          <w:rPr>
            <w:rFonts w:asciiTheme="minorHAnsi" w:hAnsiTheme="minorHAnsi" w:cstheme="minorHAnsi"/>
            <w:b/>
            <w:bCs/>
            <w:color w:val="1F497D" w:themeColor="text2"/>
            <w:sz w:val="36"/>
            <w:szCs w:val="36"/>
            <w:lang w:val="lt-LT"/>
          </w:rPr>
          <w:delText>Mokytojas Mindaugas Nefas pataria, kurioms mokyklinėms prekėms išlaidauti neverta</w:delText>
        </w:r>
      </w:del>
    </w:p>
    <w:p w14:paraId="5DA56C2D" w14:textId="08AF51A2" w:rsidR="009D2195" w:rsidRPr="009D2195" w:rsidRDefault="009D2195" w:rsidP="00331DF5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9D219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Mokytojas Mindaugas Nefas: ruošdamiesi mokyklai tėvai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irgi</w:t>
      </w:r>
      <w:r w:rsidRPr="009D219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tur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</w:t>
      </w:r>
      <w:r w:rsidRPr="009D219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atlikti „namų darbus“</w:t>
      </w:r>
    </w:p>
    <w:p w14:paraId="1D7094FE" w14:textId="77777777" w:rsidR="00717BA9" w:rsidRPr="00717BA9" w:rsidRDefault="00717BA9" w:rsidP="00717BA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5CDA6C03" w14:textId="13D91A94" w:rsidR="00053676" w:rsidRDefault="00BA7C08" w:rsidP="00ED2F6B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Iki mokslo metų pradžios likus mažiau nei mėnesiui tėvai skuba </w:t>
      </w:r>
      <w:r w:rsidR="00DC6894">
        <w:rPr>
          <w:rFonts w:asciiTheme="minorHAnsi" w:hAnsiTheme="minorHAnsi" w:cstheme="minorHAnsi"/>
          <w:b/>
          <w:sz w:val="22"/>
          <w:szCs w:val="22"/>
          <w:lang w:val="lt-LT"/>
        </w:rPr>
        <w:t>apsipirkinėti ir ruoštis mokyklai</w:t>
      </w:r>
      <w:r w:rsidR="00DA356D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</w:t>
      </w:r>
      <w:r w:rsidR="00EF3C95">
        <w:rPr>
          <w:rFonts w:asciiTheme="minorHAnsi" w:hAnsiTheme="minorHAnsi" w:cstheme="minorHAnsi"/>
          <w:b/>
          <w:sz w:val="22"/>
          <w:szCs w:val="22"/>
          <w:lang w:val="lt-LT"/>
        </w:rPr>
        <w:t xml:space="preserve">Mokyklinėms prekėms </w:t>
      </w:r>
      <w:r w:rsidR="00F84056">
        <w:rPr>
          <w:rFonts w:asciiTheme="minorHAnsi" w:hAnsiTheme="minorHAnsi" w:cstheme="minorHAnsi"/>
          <w:b/>
          <w:sz w:val="22"/>
          <w:szCs w:val="22"/>
          <w:lang w:val="lt-LT"/>
        </w:rPr>
        <w:t xml:space="preserve">tėvai dažnai </w:t>
      </w:r>
      <w:r w:rsidR="00DC6894">
        <w:rPr>
          <w:rFonts w:asciiTheme="minorHAnsi" w:hAnsiTheme="minorHAnsi" w:cstheme="minorHAnsi"/>
          <w:b/>
          <w:sz w:val="22"/>
          <w:szCs w:val="22"/>
          <w:lang w:val="lt-LT"/>
        </w:rPr>
        <w:t>išleidžia daugiau nei norėtųsi</w:t>
      </w:r>
      <w:r w:rsidR="00DA356D">
        <w:rPr>
          <w:rFonts w:asciiTheme="minorHAnsi" w:hAnsiTheme="minorHAnsi" w:cstheme="minorHAnsi"/>
          <w:b/>
          <w:sz w:val="22"/>
          <w:szCs w:val="22"/>
          <w:lang w:val="lt-LT"/>
        </w:rPr>
        <w:t>,</w:t>
      </w:r>
      <w:r w:rsidR="00DC689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F84056">
        <w:rPr>
          <w:rFonts w:asciiTheme="minorHAnsi" w:hAnsiTheme="minorHAnsi" w:cstheme="minorHAnsi"/>
          <w:b/>
          <w:sz w:val="22"/>
          <w:szCs w:val="22"/>
          <w:lang w:val="lt-LT"/>
        </w:rPr>
        <w:t xml:space="preserve">nes </w:t>
      </w:r>
      <w:r w:rsidR="00496731">
        <w:rPr>
          <w:rFonts w:asciiTheme="minorHAnsi" w:hAnsiTheme="minorHAnsi" w:cstheme="minorHAnsi"/>
          <w:b/>
          <w:sz w:val="22"/>
          <w:szCs w:val="22"/>
          <w:lang w:val="lt-LT"/>
        </w:rPr>
        <w:t xml:space="preserve">patys neatlieka </w:t>
      </w:r>
      <w:r w:rsidR="000170D1">
        <w:rPr>
          <w:rFonts w:asciiTheme="minorHAnsi" w:hAnsiTheme="minorHAnsi" w:cstheme="minorHAnsi"/>
          <w:b/>
          <w:sz w:val="22"/>
          <w:szCs w:val="22"/>
          <w:lang w:val="lt-LT"/>
        </w:rPr>
        <w:t>„namų darb</w:t>
      </w:r>
      <w:r w:rsidR="00496731">
        <w:rPr>
          <w:rFonts w:asciiTheme="minorHAnsi" w:hAnsiTheme="minorHAnsi" w:cstheme="minorHAnsi"/>
          <w:b/>
          <w:sz w:val="22"/>
          <w:szCs w:val="22"/>
          <w:lang w:val="lt-LT"/>
        </w:rPr>
        <w:t>ų</w:t>
      </w:r>
      <w:r w:rsidR="000170D1">
        <w:rPr>
          <w:rFonts w:asciiTheme="minorHAnsi" w:hAnsiTheme="minorHAnsi" w:cstheme="minorHAnsi"/>
          <w:b/>
          <w:sz w:val="22"/>
          <w:szCs w:val="22"/>
          <w:lang w:val="lt-LT"/>
        </w:rPr>
        <w:t xml:space="preserve">“ </w:t>
      </w:r>
      <w:r w:rsidR="000170D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– </w:t>
      </w:r>
      <w:r w:rsidR="00DC689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F84056">
        <w:rPr>
          <w:rFonts w:asciiTheme="minorHAnsi" w:hAnsiTheme="minorHAnsi" w:cstheme="minorHAnsi"/>
          <w:b/>
          <w:sz w:val="22"/>
          <w:szCs w:val="22"/>
          <w:lang w:val="lt-LT"/>
        </w:rPr>
        <w:t xml:space="preserve">iš anksto </w:t>
      </w:r>
      <w:r w:rsidR="00496731">
        <w:rPr>
          <w:rFonts w:asciiTheme="minorHAnsi" w:hAnsiTheme="minorHAnsi" w:cstheme="minorHAnsi"/>
          <w:b/>
          <w:sz w:val="22"/>
          <w:szCs w:val="22"/>
          <w:lang w:val="lt-LT"/>
        </w:rPr>
        <w:t>nesusiplanuoja</w:t>
      </w:r>
      <w:r w:rsidR="000170D1">
        <w:rPr>
          <w:rFonts w:asciiTheme="minorHAnsi" w:hAnsiTheme="minorHAnsi" w:cstheme="minorHAnsi"/>
          <w:b/>
          <w:sz w:val="22"/>
          <w:szCs w:val="22"/>
          <w:lang w:val="lt-LT"/>
        </w:rPr>
        <w:t xml:space="preserve"> pirkinių krepšeli</w:t>
      </w:r>
      <w:r w:rsidR="00496731">
        <w:rPr>
          <w:rFonts w:asciiTheme="minorHAnsi" w:hAnsiTheme="minorHAnsi" w:cstheme="minorHAnsi"/>
          <w:b/>
          <w:sz w:val="22"/>
          <w:szCs w:val="22"/>
          <w:lang w:val="lt-LT"/>
        </w:rPr>
        <w:t>o</w:t>
      </w:r>
      <w:r w:rsidR="00DC6894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</w:t>
      </w:r>
      <w:r w:rsidR="00F84056">
        <w:rPr>
          <w:rFonts w:asciiTheme="minorHAnsi" w:hAnsiTheme="minorHAnsi" w:cstheme="minorHAnsi"/>
          <w:b/>
          <w:sz w:val="22"/>
          <w:szCs w:val="22"/>
          <w:lang w:val="lt-LT"/>
        </w:rPr>
        <w:t>Iš p</w:t>
      </w:r>
      <w:r w:rsidR="0095420B">
        <w:rPr>
          <w:rFonts w:asciiTheme="minorHAnsi" w:hAnsiTheme="minorHAnsi" w:cstheme="minorHAnsi"/>
          <w:b/>
          <w:sz w:val="22"/>
          <w:szCs w:val="22"/>
          <w:lang w:val="lt-LT"/>
        </w:rPr>
        <w:t>e</w:t>
      </w:r>
      <w:r w:rsidR="00F84056">
        <w:rPr>
          <w:rFonts w:asciiTheme="minorHAnsi" w:hAnsiTheme="minorHAnsi" w:cstheme="minorHAnsi"/>
          <w:b/>
          <w:sz w:val="22"/>
          <w:szCs w:val="22"/>
          <w:lang w:val="lt-LT"/>
        </w:rPr>
        <w:t>dagogų giminės kilęs</w:t>
      </w:r>
      <w:r w:rsidR="00596F62" w:rsidRPr="006E68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053676" w:rsidRPr="006E68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istorijos mokytojas Mindaugas Nefas </w:t>
      </w:r>
      <w:r w:rsidR="00DC6894">
        <w:rPr>
          <w:rFonts w:asciiTheme="minorHAnsi" w:hAnsiTheme="minorHAnsi" w:cstheme="minorHAnsi"/>
          <w:b/>
          <w:sz w:val="22"/>
          <w:szCs w:val="22"/>
          <w:lang w:val="lt-LT"/>
        </w:rPr>
        <w:t>dalinasi</w:t>
      </w:r>
      <w:r w:rsidR="00053676" w:rsidRPr="006E68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 savo įžvalg</w:t>
      </w:r>
      <w:r w:rsidR="00DC6894">
        <w:rPr>
          <w:rFonts w:asciiTheme="minorHAnsi" w:hAnsiTheme="minorHAnsi" w:cstheme="minorHAnsi"/>
          <w:b/>
          <w:sz w:val="22"/>
          <w:szCs w:val="22"/>
          <w:lang w:val="lt-LT"/>
        </w:rPr>
        <w:t>omis</w:t>
      </w:r>
      <w:r w:rsidR="00053676" w:rsidRPr="006E68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 ir patarim</w:t>
      </w:r>
      <w:r w:rsidR="00DC6894">
        <w:rPr>
          <w:rFonts w:asciiTheme="minorHAnsi" w:hAnsiTheme="minorHAnsi" w:cstheme="minorHAnsi"/>
          <w:b/>
          <w:sz w:val="22"/>
          <w:szCs w:val="22"/>
          <w:lang w:val="lt-LT"/>
        </w:rPr>
        <w:t>ais</w:t>
      </w:r>
      <w:r w:rsidR="00053676" w:rsidRPr="006E6811">
        <w:rPr>
          <w:rFonts w:asciiTheme="minorHAnsi" w:hAnsiTheme="minorHAnsi" w:cstheme="minorHAnsi"/>
          <w:b/>
          <w:sz w:val="22"/>
          <w:szCs w:val="22"/>
          <w:lang w:val="lt-LT"/>
        </w:rPr>
        <w:t>, kurie padės išvengti nereikalingų išlaidų.</w:t>
      </w:r>
    </w:p>
    <w:p w14:paraId="6D576C35" w14:textId="53EB768C" w:rsidR="000D10A6" w:rsidRDefault="000D10A6" w:rsidP="000D10A6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„M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es siekiame užtikrinti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lengv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pasiruošim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mokyklai</w:t>
      </w:r>
      <w:r w:rsidR="00F840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 streso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Augindami atžalas tėvai </w:t>
      </w:r>
      <w:r w:rsidR="00DC689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taip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kasdien susiduria su įvairiais sunkumais. Norime jiems palengvinti dalią ir leisti 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ramiai,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be rūpesčių</w:t>
      </w:r>
      <w:r w:rsidR="00F8405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didelių išlaidų pasiruošti mokyklai</w:t>
      </w:r>
      <w:r w:rsidR="00DC689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: 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kadangi prekių lentynose mokyklinės prekės atsiranda jau rugpjūčio pradžioje, </w:t>
      </w:r>
      <w:r w:rsidR="00DC6894">
        <w:rPr>
          <w:rFonts w:asciiTheme="minorHAnsi" w:hAnsiTheme="minorHAnsi" w:cstheme="minorHAnsi"/>
          <w:bCs/>
          <w:sz w:val="22"/>
          <w:szCs w:val="22"/>
          <w:lang w:val="lt-LT"/>
        </w:rPr>
        <w:t>tėvai turi</w:t>
      </w:r>
      <w:r w:rsidR="00596F6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pakankamai laiko apgalvoti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tinkamai susiplanuoti</w:t>
      </w:r>
      <w:r w:rsidR="00596F6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pirkinius.</w:t>
      </w:r>
      <w:r w:rsidR="0069139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>Š</w:t>
      </w:r>
      <w:r w:rsidR="0069139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iais metais atrinkome </w:t>
      </w:r>
      <w:ins w:id="10" w:author="Cibulskaitė, Greta" w:date="2020-08-05T08:49:00Z">
        <w:r w:rsidR="007B4674">
          <w:rPr>
            <w:rFonts w:asciiTheme="minorHAnsi" w:hAnsiTheme="minorHAnsi" w:cstheme="minorHAnsi"/>
            <w:bCs/>
            <w:sz w:val="22"/>
            <w:szCs w:val="22"/>
            <w:lang w:val="lt-LT"/>
          </w:rPr>
          <w:t xml:space="preserve">daugiau nei </w:t>
        </w:r>
      </w:ins>
      <w:r w:rsidR="0069139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200 </w:t>
      </w:r>
      <w:del w:id="11" w:author="Cibulskaitė, Greta" w:date="2020-08-05T08:48:00Z">
        <w:r w:rsidR="00691397" w:rsidDel="007B4674">
          <w:rPr>
            <w:rFonts w:asciiTheme="minorHAnsi" w:hAnsiTheme="minorHAnsi" w:cstheme="minorHAnsi"/>
            <w:bCs/>
            <w:sz w:val="22"/>
            <w:szCs w:val="22"/>
            <w:lang w:val="lt-LT"/>
          </w:rPr>
          <w:delText xml:space="preserve">aktualiausių ir </w:delText>
        </w:r>
      </w:del>
      <w:r w:rsidR="0069139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reikalingiausių prekių asortimentą ypač geromis kainomis. </w:t>
      </w:r>
      <w:r w:rsidR="00DC6894">
        <w:rPr>
          <w:rFonts w:asciiTheme="minorHAnsi" w:hAnsiTheme="minorHAnsi" w:cstheme="minorHAnsi"/>
          <w:bCs/>
          <w:sz w:val="22"/>
          <w:szCs w:val="22"/>
          <w:lang w:val="lt-LT"/>
        </w:rPr>
        <w:t>Nors p</w:t>
      </w:r>
      <w:r w:rsidR="00596F6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irmosios prekės pasiekė parduotuves rugpjūčio 3 d., tačiau asortimentas </w:t>
      </w:r>
      <w:ins w:id="12" w:author="Cibulskaitė, Greta" w:date="2020-08-05T08:51:00Z">
        <w:r w:rsidR="007B4674">
          <w:rPr>
            <w:rFonts w:asciiTheme="minorHAnsi" w:hAnsiTheme="minorHAnsi" w:cstheme="minorHAnsi"/>
            <w:bCs/>
            <w:sz w:val="22"/>
            <w:szCs w:val="22"/>
            <w:lang w:val="lt-LT"/>
          </w:rPr>
          <w:t xml:space="preserve">pasipildys naujais pasiūlymais </w:t>
        </w:r>
      </w:ins>
      <w:del w:id="13" w:author="Cibulskaitė, Greta" w:date="2020-08-05T08:51:00Z">
        <w:r w:rsidR="00596F62" w:rsidDel="007B4674">
          <w:rPr>
            <w:rFonts w:asciiTheme="minorHAnsi" w:hAnsiTheme="minorHAnsi" w:cstheme="minorHAnsi"/>
            <w:bCs/>
            <w:sz w:val="22"/>
            <w:szCs w:val="22"/>
            <w:lang w:val="lt-LT"/>
          </w:rPr>
          <w:delText xml:space="preserve">bus keičiamas </w:delText>
        </w:r>
      </w:del>
      <w:del w:id="14" w:author="Cibulskaitė, Greta" w:date="2020-08-07T14:21:00Z">
        <w:r w:rsidR="00596F62" w:rsidDel="008402F7">
          <w:rPr>
            <w:rFonts w:asciiTheme="minorHAnsi" w:hAnsiTheme="minorHAnsi" w:cstheme="minorHAnsi"/>
            <w:bCs/>
            <w:sz w:val="22"/>
            <w:szCs w:val="22"/>
            <w:lang w:val="lt-LT"/>
          </w:rPr>
          <w:delText xml:space="preserve">kiekvieną savaitę </w:delText>
        </w:r>
      </w:del>
      <w:r w:rsidR="00596F62">
        <w:rPr>
          <w:rFonts w:asciiTheme="minorHAnsi" w:hAnsiTheme="minorHAnsi" w:cstheme="minorHAnsi"/>
          <w:bCs/>
          <w:sz w:val="22"/>
          <w:szCs w:val="22"/>
          <w:lang w:val="lt-LT"/>
        </w:rPr>
        <w:t>iki rugpjūčio pabaigos</w:t>
      </w:r>
      <w:ins w:id="15" w:author="Cibulskaitė, Greta" w:date="2020-08-07T14:15:00Z">
        <w:r w:rsidR="008402F7">
          <w:rPr>
            <w:rFonts w:asciiTheme="minorHAnsi" w:hAnsiTheme="minorHAnsi" w:cstheme="minorHAnsi"/>
            <w:bCs/>
            <w:sz w:val="22"/>
            <w:szCs w:val="22"/>
            <w:lang w:val="lt-LT"/>
          </w:rPr>
          <w:t xml:space="preserve">. </w:t>
        </w:r>
      </w:ins>
      <w:ins w:id="16" w:author="Cibulskaitė, Greta" w:date="2020-08-07T14:17:00Z">
        <w:r w:rsidR="008402F7">
          <w:rPr>
            <w:rFonts w:asciiTheme="minorHAnsi" w:hAnsiTheme="minorHAnsi" w:cstheme="minorHAnsi"/>
            <w:bCs/>
            <w:sz w:val="22"/>
            <w:szCs w:val="22"/>
            <w:lang w:val="lt-LT"/>
          </w:rPr>
          <w:t>Štai š</w:t>
        </w:r>
      </w:ins>
      <w:ins w:id="17" w:author="Cibulskaitė, Greta" w:date="2020-08-07T14:19:00Z">
        <w:r w:rsidR="008402F7">
          <w:rPr>
            <w:rFonts w:asciiTheme="minorHAnsi" w:hAnsiTheme="minorHAnsi" w:cstheme="minorHAnsi"/>
            <w:bCs/>
            <w:sz w:val="22"/>
            <w:szCs w:val="22"/>
            <w:lang w:val="lt-LT"/>
          </w:rPr>
          <w:t xml:space="preserve">ią savaitę </w:t>
        </w:r>
      </w:ins>
      <w:ins w:id="18" w:author="Cibulskaitė, Greta" w:date="2020-08-07T14:20:00Z">
        <w:r w:rsidR="008402F7">
          <w:rPr>
            <w:rFonts w:asciiTheme="minorHAnsi" w:hAnsiTheme="minorHAnsi" w:cstheme="minorHAnsi"/>
            <w:bCs/>
            <w:sz w:val="22"/>
            <w:szCs w:val="22"/>
            <w:lang w:val="lt-LT"/>
          </w:rPr>
          <w:t>pasiūlysime</w:t>
        </w:r>
      </w:ins>
      <w:ins w:id="19" w:author="Cibulskaitė, Greta" w:date="2020-08-07T14:19:00Z">
        <w:r w:rsidR="008402F7">
          <w:rPr>
            <w:rFonts w:asciiTheme="minorHAnsi" w:hAnsiTheme="minorHAnsi" w:cstheme="minorHAnsi"/>
            <w:bCs/>
            <w:sz w:val="22"/>
            <w:szCs w:val="22"/>
            <w:lang w:val="lt-LT"/>
          </w:rPr>
          <w:t xml:space="preserve"> prekių, kurios pravers biurui namuose – „United office“ </w:t>
        </w:r>
      </w:ins>
      <w:ins w:id="20" w:author="Cibulskaitė, Greta" w:date="2020-08-07T14:20:00Z">
        <w:r w:rsidR="008402F7">
          <w:rPr>
            <w:rFonts w:asciiTheme="minorHAnsi" w:hAnsiTheme="minorHAnsi" w:cstheme="minorHAnsi"/>
            <w:bCs/>
            <w:sz w:val="22"/>
            <w:szCs w:val="22"/>
            <w:lang w:val="lt-LT"/>
          </w:rPr>
          <w:t>prekių ženklo uždedamą dokumentų naikiklį, magnetinę rašomąją lentą bei kitų</w:t>
        </w:r>
      </w:ins>
      <w:del w:id="21" w:author="Cibulskaitė, Greta" w:date="2020-08-05T08:57:00Z">
        <w:r w:rsidR="002D0D8A" w:rsidDel="002147A5">
          <w:rPr>
            <w:rFonts w:asciiTheme="minorHAnsi" w:hAnsiTheme="minorHAnsi" w:cstheme="minorHAnsi"/>
            <w:bCs/>
            <w:sz w:val="22"/>
            <w:szCs w:val="22"/>
            <w:lang w:val="lt-LT"/>
          </w:rPr>
          <w:delText>.</w:delText>
        </w:r>
        <w:r w:rsidR="00691397" w:rsidDel="002147A5">
          <w:rPr>
            <w:rFonts w:asciiTheme="minorHAnsi" w:hAnsiTheme="minorHAnsi" w:cstheme="minorHAnsi"/>
            <w:bCs/>
            <w:sz w:val="22"/>
            <w:szCs w:val="22"/>
            <w:lang w:val="lt-LT"/>
          </w:rPr>
          <w:delText xml:space="preserve"> </w:delText>
        </w:r>
        <w:r w:rsidR="002D0D8A" w:rsidDel="002147A5">
          <w:rPr>
            <w:rFonts w:asciiTheme="minorHAnsi" w:hAnsiTheme="minorHAnsi" w:cstheme="minorHAnsi"/>
            <w:bCs/>
            <w:sz w:val="22"/>
            <w:szCs w:val="22"/>
            <w:lang w:val="lt-LT"/>
          </w:rPr>
          <w:delText>K</w:delText>
        </w:r>
        <w:r w:rsidR="00691397" w:rsidDel="002147A5">
          <w:rPr>
            <w:rFonts w:asciiTheme="minorHAnsi" w:hAnsiTheme="minorHAnsi" w:cstheme="minorHAnsi"/>
            <w:bCs/>
            <w:sz w:val="22"/>
            <w:szCs w:val="22"/>
            <w:lang w:val="lt-LT"/>
          </w:rPr>
          <w:delText xml:space="preserve">viečiame iš anksto išsirinkti prekes </w:delText>
        </w:r>
        <w:r w:rsidR="002D0D8A" w:rsidDel="002147A5">
          <w:rPr>
            <w:rFonts w:asciiTheme="minorHAnsi" w:hAnsiTheme="minorHAnsi" w:cstheme="minorHAnsi"/>
            <w:bCs/>
            <w:sz w:val="22"/>
            <w:szCs w:val="22"/>
            <w:lang w:val="lt-LT"/>
          </w:rPr>
          <w:delText>ir „Lidl“</w:delText>
        </w:r>
        <w:r w:rsidR="00691397" w:rsidDel="002147A5">
          <w:rPr>
            <w:rFonts w:asciiTheme="minorHAnsi" w:hAnsiTheme="minorHAnsi" w:cstheme="minorHAnsi"/>
            <w:bCs/>
            <w:sz w:val="22"/>
            <w:szCs w:val="22"/>
            <w:lang w:val="lt-LT"/>
          </w:rPr>
          <w:delText xml:space="preserve"> kataloge, kurį galite rasti ir internete</w:delText>
        </w:r>
      </w:del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“, – </w:t>
      </w:r>
      <w:r w:rsidR="00DC6894">
        <w:rPr>
          <w:rFonts w:asciiTheme="minorHAnsi" w:hAnsiTheme="minorHAnsi" w:cstheme="minorHAnsi"/>
          <w:bCs/>
          <w:sz w:val="22"/>
          <w:szCs w:val="22"/>
          <w:lang w:val="lt-LT"/>
        </w:rPr>
        <w:t>pasakoja</w:t>
      </w:r>
      <w:r w:rsidRPr="009D378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Vytenis Čubrinskas, „Lidl Lietuva“ ne maisto prekių pardavimų skatinimo skyriaus vadovas.</w:t>
      </w:r>
      <w:bookmarkStart w:id="22" w:name="_GoBack"/>
      <w:bookmarkEnd w:id="22"/>
    </w:p>
    <w:p w14:paraId="54BDCEA7" w14:textId="566A4B54" w:rsidR="0004185D" w:rsidRPr="0004185D" w:rsidRDefault="00DC6894" w:rsidP="000D10A6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Planuokite pirkinius iš anksto</w:t>
      </w:r>
    </w:p>
    <w:p w14:paraId="7FB0CB71" w14:textId="272A61C6" w:rsidR="00596F62" w:rsidRPr="0004185D" w:rsidRDefault="00691397" w:rsidP="009D378C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Mokytojas Mindaugas Nefas </w:t>
      </w:r>
      <w:r w:rsidR="00DC6894">
        <w:rPr>
          <w:rFonts w:asciiTheme="minorHAnsi" w:hAnsiTheme="minorHAnsi" w:cstheme="minorHAnsi"/>
          <w:bCs/>
          <w:sz w:val="22"/>
          <w:szCs w:val="22"/>
          <w:lang w:val="lt-LT"/>
        </w:rPr>
        <w:t>kasmet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konsultuoja</w:t>
      </w:r>
      <w:r w:rsidR="00DC689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1B0A09">
        <w:rPr>
          <w:rFonts w:asciiTheme="minorHAnsi" w:hAnsiTheme="minorHAnsi" w:cstheme="minorHAnsi"/>
          <w:bCs/>
          <w:sz w:val="22"/>
          <w:szCs w:val="22"/>
          <w:lang w:val="lt-LT"/>
        </w:rPr>
        <w:t>skirtingų</w:t>
      </w:r>
      <w:r w:rsidR="00DC689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mokinių tėv</w:t>
      </w:r>
      <w:r w:rsidR="001B0A09">
        <w:rPr>
          <w:rFonts w:asciiTheme="minorHAnsi" w:hAnsiTheme="minorHAnsi" w:cstheme="minorHAnsi"/>
          <w:bCs/>
          <w:sz w:val="22"/>
          <w:szCs w:val="22"/>
          <w:lang w:val="lt-LT"/>
        </w:rPr>
        <w:t>us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tad </w:t>
      </w:r>
      <w:r w:rsidR="009D21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puikiai </w:t>
      </w:r>
      <w:r w:rsidR="00897E00" w:rsidRPr="0004185D">
        <w:rPr>
          <w:rFonts w:asciiTheme="minorHAnsi" w:hAnsiTheme="minorHAnsi" w:cstheme="minorHAnsi"/>
          <w:bCs/>
          <w:sz w:val="22"/>
          <w:szCs w:val="22"/>
          <w:lang w:val="lt-LT"/>
        </w:rPr>
        <w:t>atpažįsta</w:t>
      </w:r>
      <w:r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pasikartojančias 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jų daromas klaidas</w:t>
      </w:r>
      <w:r w:rsidR="009D21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ruošiantis mokyklai.</w:t>
      </w:r>
    </w:p>
    <w:p w14:paraId="6241D35E" w14:textId="2CCBAFF6" w:rsidR="000C3410" w:rsidRPr="00897E00" w:rsidRDefault="000C3410" w:rsidP="00ED2F6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04185D"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Dažnai tėvai nori visas mokyklines prekes nusipirkti vienu kartu.</w:t>
      </w:r>
      <w:r w:rsidR="00053676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0A416B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Mokyklinių prekių 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>pasirinkimas yra išties didelis</w:t>
      </w:r>
      <w:r w:rsidR="000A416B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todėl sunku tinkamai susidėlioti prioritetus. </w:t>
      </w:r>
      <w:r w:rsidR="001B0A09">
        <w:rPr>
          <w:rFonts w:asciiTheme="minorHAnsi" w:hAnsiTheme="minorHAnsi" w:cstheme="minorHAnsi"/>
          <w:bCs/>
          <w:sz w:val="22"/>
          <w:szCs w:val="22"/>
          <w:lang w:val="lt-LT"/>
        </w:rPr>
        <w:t>Mano nuomone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1B0A0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visgi e</w:t>
      </w:r>
      <w:r w:rsidR="005B6B34" w:rsidRPr="0004185D">
        <w:rPr>
          <w:rFonts w:asciiTheme="minorHAnsi" w:hAnsiTheme="minorHAnsi" w:cstheme="minorHAnsi"/>
          <w:bCs/>
          <w:sz w:val="22"/>
          <w:szCs w:val="22"/>
          <w:lang w:val="lt-LT"/>
        </w:rPr>
        <w:t>fektyviausia yra p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rekes pirkti dalimis, iš anksto planuojant pirkinius –</w:t>
      </w:r>
      <w:r w:rsidR="00994D84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tinkamai suplanavę neįsigysite nereikalingų prekių</w:t>
      </w:r>
      <w:r w:rsidR="005B6B34" w:rsidRPr="0004185D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5B6B34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Pavyzdžiui, </w:t>
      </w:r>
      <w:r w:rsidR="00DF0DB2" w:rsidRPr="0004185D">
        <w:rPr>
          <w:rFonts w:asciiTheme="minorHAnsi" w:hAnsiTheme="minorHAnsi" w:cstheme="minorHAnsi"/>
          <w:bCs/>
          <w:sz w:val="22"/>
          <w:szCs w:val="22"/>
          <w:lang w:val="lt-LT"/>
        </w:rPr>
        <w:t>„Lidl“</w:t>
      </w:r>
      <w:r w:rsidR="005B6B34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parduotuvėse 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mokyklinės </w:t>
      </w:r>
      <w:r w:rsidR="005B6B34" w:rsidRPr="0004185D">
        <w:rPr>
          <w:rFonts w:asciiTheme="minorHAnsi" w:hAnsiTheme="minorHAnsi" w:cstheme="minorHAnsi"/>
          <w:bCs/>
          <w:sz w:val="22"/>
          <w:szCs w:val="22"/>
          <w:lang w:val="lt-LT"/>
        </w:rPr>
        <w:t>prekės keičiasi k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>iekvieną</w:t>
      </w:r>
      <w:r w:rsidR="005B6B34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savaitę</w:t>
      </w:r>
      <w:r w:rsidR="000D10A6" w:rsidRPr="0004185D">
        <w:rPr>
          <w:rFonts w:asciiTheme="minorHAnsi" w:hAnsiTheme="minorHAnsi" w:cstheme="minorHAnsi"/>
          <w:bCs/>
          <w:sz w:val="22"/>
          <w:szCs w:val="22"/>
          <w:lang w:val="lt-LT"/>
        </w:rPr>
        <w:t>, ta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>d sistemingai planuojant įsigysite visas reikalingas prekes</w:t>
      </w:r>
      <w:r w:rsidR="000D10A6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O tam, kad apsipirkimas būtų dar paprastesnis galite sąrašą pildyti konkrečiomis prekėmis pagal </w:t>
      </w:r>
      <w:r w:rsidR="00DF0DB2" w:rsidRPr="0004185D">
        <w:rPr>
          <w:rFonts w:asciiTheme="minorHAnsi" w:hAnsiTheme="minorHAnsi" w:cstheme="minorHAnsi"/>
          <w:bCs/>
          <w:sz w:val="22"/>
          <w:szCs w:val="22"/>
          <w:lang w:val="lt-LT"/>
        </w:rPr>
        <w:t>„Lidl“</w:t>
      </w:r>
      <w:r w:rsidR="000D10A6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katalogą, taip atėję į parduotuvę </w:t>
      </w:r>
      <w:r w:rsidR="002D0D8A">
        <w:rPr>
          <w:rFonts w:asciiTheme="minorHAnsi" w:hAnsiTheme="minorHAnsi" w:cstheme="minorHAnsi"/>
          <w:bCs/>
          <w:sz w:val="22"/>
          <w:szCs w:val="22"/>
          <w:lang w:val="lt-LT"/>
        </w:rPr>
        <w:t>sutaupysite laiko ir įsigysite tik tai, ko reikia</w:t>
      </w:r>
      <w:r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“, – 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paaiškina</w:t>
      </w:r>
      <w:r w:rsidR="005B6B34" w:rsidRPr="000418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M. Nefas.</w:t>
      </w:r>
    </w:p>
    <w:p w14:paraId="38800620" w14:textId="1626FA78" w:rsidR="00ED2F6B" w:rsidRPr="00ED2F6B" w:rsidRDefault="001F5C19" w:rsidP="00ED2F6B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Pagalbos kreipkitės į mokytoją</w:t>
      </w:r>
    </w:p>
    <w:p w14:paraId="1B12A7D9" w14:textId="2BFC2908" w:rsidR="00D331CC" w:rsidRDefault="005B6B34" w:rsidP="00ED2F6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Pašnekovas teigia, kad </w:t>
      </w:r>
      <w:r w:rsidR="001F5C1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dažnai </w:t>
      </w:r>
      <w:r w:rsidR="0049673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tėvai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nežino, kaip tinkamai paruošti vaikus mokyklai</w:t>
      </w:r>
      <w:r w:rsidR="001F5C19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49673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susiplanuoti reikalingų prekių krepšelį,</w:t>
      </w:r>
      <w:r w:rsidR="001F5C1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todėl įsigyja nereikalingų prekių</w:t>
      </w:r>
      <w:r w:rsidR="00D331CC">
        <w:rPr>
          <w:rFonts w:asciiTheme="minorHAnsi" w:hAnsiTheme="minorHAnsi" w:cstheme="minorHAnsi"/>
          <w:bCs/>
          <w:sz w:val="22"/>
          <w:szCs w:val="22"/>
          <w:lang w:val="lt-LT"/>
        </w:rPr>
        <w:t>: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897E00">
        <w:rPr>
          <w:rFonts w:asciiTheme="minorHAnsi" w:hAnsiTheme="minorHAnsi" w:cstheme="minorHAnsi"/>
          <w:bCs/>
          <w:sz w:val="22"/>
          <w:szCs w:val="22"/>
          <w:lang w:val="lt-LT"/>
        </w:rPr>
        <w:t>„Dažnai matau baimę ir nežinią tėvų akyse</w:t>
      </w:r>
      <w:r w:rsidR="00D331C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1F5C19">
        <w:rPr>
          <w:rFonts w:asciiTheme="minorHAnsi" w:hAnsiTheme="minorHAnsi" w:cstheme="minorHAnsi"/>
          <w:bCs/>
          <w:sz w:val="22"/>
          <w:szCs w:val="22"/>
          <w:lang w:val="lt-LT"/>
        </w:rPr>
        <w:t>P</w:t>
      </w:r>
      <w:r w:rsidR="00897E00">
        <w:rPr>
          <w:rFonts w:asciiTheme="minorHAnsi" w:hAnsiTheme="minorHAnsi" w:cstheme="minorHAnsi"/>
          <w:bCs/>
          <w:sz w:val="22"/>
          <w:szCs w:val="22"/>
          <w:lang w:val="lt-LT"/>
        </w:rPr>
        <w:t>uikiai suprantu tėvų rūpestį</w:t>
      </w:r>
      <w:r w:rsidR="00D331C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bet visada sakau, kad </w:t>
      </w:r>
      <w:r w:rsidR="001F5C1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pasirengimo mokyklai </w:t>
      </w:r>
      <w:r w:rsidR="00D331CC">
        <w:rPr>
          <w:rFonts w:asciiTheme="minorHAnsi" w:hAnsiTheme="minorHAnsi" w:cstheme="minorHAnsi"/>
          <w:bCs/>
          <w:sz w:val="22"/>
          <w:szCs w:val="22"/>
          <w:lang w:val="lt-LT"/>
        </w:rPr>
        <w:t>procesas neturi būti našta, svarbiausia – iš anksto planuoti poreikius ir pirkinius</w:t>
      </w:r>
      <w:r w:rsidR="001F5C19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="00496731">
        <w:rPr>
          <w:rFonts w:asciiTheme="minorHAnsi" w:hAnsiTheme="minorHAnsi" w:cstheme="minorHAnsi"/>
          <w:bCs/>
          <w:sz w:val="22"/>
          <w:szCs w:val="22"/>
          <w:lang w:val="lt-LT"/>
        </w:rPr>
        <w:t>”</w:t>
      </w:r>
    </w:p>
    <w:p w14:paraId="78242D46" w14:textId="1A345FA5" w:rsidR="005B6B34" w:rsidRPr="00D331CC" w:rsidRDefault="00D331CC" w:rsidP="00ED2F6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J</w:t>
      </w:r>
      <w:r w:rsidR="005B6B34">
        <w:rPr>
          <w:rFonts w:asciiTheme="minorHAnsi" w:hAnsiTheme="minorHAnsi" w:cstheme="minorHAnsi"/>
          <w:bCs/>
          <w:sz w:val="22"/>
          <w:szCs w:val="22"/>
          <w:lang w:val="lt-LT"/>
        </w:rPr>
        <w:t>eigu vaiką į mokyklą ruošiate pirmą kartą</w:t>
      </w:r>
      <w:r w:rsidR="009D21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5B6B3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nebijokite </w:t>
      </w:r>
      <w:r w:rsidR="009D21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patarimo </w:t>
      </w:r>
      <w:r w:rsidR="005B6B3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klausti 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vaiko </w:t>
      </w:r>
      <w:r w:rsidR="005B6B34">
        <w:rPr>
          <w:rFonts w:asciiTheme="minorHAnsi" w:hAnsiTheme="minorHAnsi" w:cstheme="minorHAnsi"/>
          <w:bCs/>
          <w:sz w:val="22"/>
          <w:szCs w:val="22"/>
          <w:lang w:val="lt-LT"/>
        </w:rPr>
        <w:t>mokytoj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o, kuris padės susidaryti būtiniausių mokyklinių prekių sąrašą</w:t>
      </w:r>
      <w:r w:rsidR="001F5C1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tai </w:t>
      </w:r>
      <w:r w:rsidR="005B6B34" w:rsidRPr="005B6B34">
        <w:rPr>
          <w:rFonts w:asciiTheme="minorHAnsi" w:hAnsiTheme="minorHAnsi" w:cstheme="minorHAnsi"/>
          <w:bCs/>
          <w:sz w:val="22"/>
          <w:szCs w:val="22"/>
          <w:lang w:val="lt-LT"/>
        </w:rPr>
        <w:t>sumažins riziką įsigyti nereikalingas prekes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1F5C19">
        <w:rPr>
          <w:rFonts w:asciiTheme="minorHAnsi" w:hAnsiTheme="minorHAnsi" w:cstheme="minorHAnsi"/>
          <w:bCs/>
          <w:sz w:val="22"/>
          <w:szCs w:val="22"/>
          <w:lang w:val="lt-LT"/>
        </w:rPr>
        <w:t>J</w:t>
      </w:r>
      <w:r w:rsidR="00994D84">
        <w:rPr>
          <w:rFonts w:asciiTheme="minorHAnsi" w:hAnsiTheme="minorHAnsi" w:cstheme="minorHAnsi"/>
          <w:bCs/>
          <w:sz w:val="22"/>
          <w:szCs w:val="22"/>
          <w:lang w:val="lt-LT"/>
        </w:rPr>
        <w:t>eigu neturite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galimybės</w:t>
      </w:r>
      <w:r w:rsidR="00994D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kreiptis į mokytoją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, galite</w:t>
      </w:r>
      <w:r w:rsidR="00994D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pasinaudo</w:t>
      </w:r>
      <w:r w:rsidR="00693167">
        <w:rPr>
          <w:rFonts w:asciiTheme="minorHAnsi" w:hAnsiTheme="minorHAnsi" w:cstheme="minorHAnsi"/>
          <w:bCs/>
          <w:sz w:val="22"/>
          <w:szCs w:val="22"/>
          <w:lang w:val="lt-LT"/>
        </w:rPr>
        <w:t>ti</w:t>
      </w:r>
      <w:r w:rsidR="00994D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DF0DB2">
        <w:rPr>
          <w:rFonts w:asciiTheme="minorHAnsi" w:hAnsiTheme="minorHAnsi" w:cstheme="minorHAnsi"/>
          <w:bCs/>
          <w:sz w:val="22"/>
          <w:szCs w:val="22"/>
          <w:lang w:val="lt-LT"/>
        </w:rPr>
        <w:t>„Lidl“</w:t>
      </w:r>
      <w:r w:rsidR="00994D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kataloge pateikta pirkinių rekomendacija, kurią išsikirpę galėsite pasižymėti </w:t>
      </w:r>
      <w:r w:rsidR="001F5C19">
        <w:rPr>
          <w:rFonts w:asciiTheme="minorHAnsi" w:hAnsiTheme="minorHAnsi" w:cstheme="minorHAnsi"/>
          <w:bCs/>
          <w:sz w:val="22"/>
          <w:szCs w:val="22"/>
          <w:lang w:val="lt-LT"/>
        </w:rPr>
        <w:t>prekes, kurias jau turite ar dar tik planuojate</w:t>
      </w:r>
      <w:r w:rsidR="00994D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įsigyti</w:t>
      </w:r>
      <w:r w:rsidR="00897E00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="00DF0DB2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897E0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</w:t>
      </w:r>
      <w:r w:rsidR="00994D84">
        <w:rPr>
          <w:rFonts w:asciiTheme="minorHAnsi" w:hAnsiTheme="minorHAnsi" w:cstheme="minorHAnsi"/>
          <w:bCs/>
          <w:sz w:val="22"/>
          <w:szCs w:val="22"/>
          <w:lang w:val="lt-LT"/>
        </w:rPr>
        <w:t>pataria</w:t>
      </w:r>
      <w:r w:rsidR="00897E0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mokytojas.</w:t>
      </w:r>
    </w:p>
    <w:p w14:paraId="7308616A" w14:textId="78A6A05B" w:rsidR="002D0D8A" w:rsidRPr="00ED2F6B" w:rsidRDefault="002D0D8A" w:rsidP="002D0D8A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Stenkitės neapkrauti stalų nereikalingomis prekėmis</w:t>
      </w:r>
    </w:p>
    <w:p w14:paraId="238E01AA" w14:textId="7416D2A5" w:rsidR="002D0D8A" w:rsidRDefault="002D0D8A" w:rsidP="002D0D8A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M. Nefas juokauja, kad kalendorinius metus jis pradeda du kartus per metus: sausio 1 d. ir rugsėjo 1 d. Mokytojas pasakoja, kad jau turi nusistovėjusią pasiruošimo rutiną: „Pradedu nuo jau turimų priemonių peržiūros – stengiuosi išvengti nereikalingų pirkinių įsigijimo. Kadangi nemėgstu netvarkos ant savo darbinio stalo, stengiuosi neapkrauti jo pašaliniais daiktais. Ant mano darbo stalo rasite tik pačias būtiniausias darbo priemones: </w:t>
      </w:r>
      <w:r w:rsidRPr="001D72B0">
        <w:rPr>
          <w:rFonts w:asciiTheme="minorHAnsi" w:hAnsiTheme="minorHAnsi" w:cstheme="minorHAnsi"/>
          <w:sz w:val="22"/>
          <w:szCs w:val="22"/>
          <w:lang w:val="lt-LT"/>
        </w:rPr>
        <w:t>popieriaus lapą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spalvotus lapelius užrašams ir pastaboms, skirtukus ir </w:t>
      </w:r>
      <w:r w:rsidRPr="001D72B0">
        <w:rPr>
          <w:rFonts w:asciiTheme="minorHAnsi" w:hAnsiTheme="minorHAnsi" w:cstheme="minorHAnsi"/>
          <w:sz w:val="22"/>
          <w:szCs w:val="22"/>
          <w:lang w:val="lt-LT"/>
        </w:rPr>
        <w:t>įvair</w:t>
      </w:r>
      <w:r w:rsidR="009D2195"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1D72B0">
        <w:rPr>
          <w:rFonts w:asciiTheme="minorHAnsi" w:hAnsiTheme="minorHAnsi" w:cstheme="minorHAnsi"/>
          <w:sz w:val="22"/>
          <w:szCs w:val="22"/>
          <w:lang w:val="lt-LT"/>
        </w:rPr>
        <w:t>ų spalvų rašikli</w:t>
      </w:r>
      <w:r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1D72B0">
        <w:rPr>
          <w:rFonts w:asciiTheme="minorHAnsi" w:hAnsiTheme="minorHAnsi" w:cstheme="minorHAnsi"/>
          <w:sz w:val="22"/>
          <w:szCs w:val="22"/>
          <w:lang w:val="lt-LT"/>
        </w:rPr>
        <w:t xml:space="preserve"> (ne tik raudon</w:t>
      </w:r>
      <w:r>
        <w:rPr>
          <w:rFonts w:asciiTheme="minorHAnsi" w:hAnsiTheme="minorHAnsi" w:cstheme="minorHAnsi"/>
          <w:sz w:val="22"/>
          <w:szCs w:val="22"/>
          <w:lang w:val="lt-LT"/>
        </w:rPr>
        <w:t>u</w:t>
      </w:r>
      <w:r w:rsidRPr="001D72B0">
        <w:rPr>
          <w:rFonts w:asciiTheme="minorHAnsi" w:hAnsiTheme="minorHAnsi" w:cstheme="minorHAnsi"/>
          <w:sz w:val="22"/>
          <w:szCs w:val="22"/>
          <w:lang w:val="lt-LT"/>
        </w:rPr>
        <w:t>s), kuriuos naudoj</w:t>
      </w:r>
      <w:r>
        <w:rPr>
          <w:rFonts w:asciiTheme="minorHAnsi" w:hAnsiTheme="minorHAnsi" w:cstheme="minorHAnsi"/>
          <w:sz w:val="22"/>
          <w:szCs w:val="22"/>
          <w:lang w:val="lt-LT"/>
        </w:rPr>
        <w:t>u</w:t>
      </w:r>
      <w:r w:rsidRPr="001D72B0">
        <w:rPr>
          <w:rFonts w:asciiTheme="minorHAnsi" w:hAnsiTheme="minorHAnsi" w:cstheme="minorHAnsi"/>
          <w:sz w:val="22"/>
          <w:szCs w:val="22"/>
          <w:lang w:val="lt-LT"/>
        </w:rPr>
        <w:t xml:space="preserve"> mokinių darbų taisymui, pastabų užrašymui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9D2195">
        <w:rPr>
          <w:rFonts w:asciiTheme="minorHAnsi" w:hAnsiTheme="minorHAnsi" w:cstheme="minorHAnsi"/>
          <w:sz w:val="22"/>
          <w:szCs w:val="22"/>
          <w:lang w:val="lt-LT"/>
        </w:rPr>
        <w:t>“</w:t>
      </w:r>
    </w:p>
    <w:p w14:paraId="1C22BAAC" w14:textId="23E23729" w:rsidR="006B1750" w:rsidRDefault="006B1750" w:rsidP="005B6B34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lastRenderedPageBreak/>
        <w:t>Svarbu pasirūpinti ir vaiko darbo erdve</w:t>
      </w:r>
    </w:p>
    <w:p w14:paraId="71C74791" w14:textId="4AE291E0" w:rsidR="00693167" w:rsidRDefault="00693167" w:rsidP="005B6B34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Ruošiantis mokyklai svarbu pasirūpinti ne tik kanceliarinėmis prekėmis, bet ir tinkama darbo erdve namuose, kur vaikas </w:t>
      </w:r>
      <w:r w:rsidR="00456EE5">
        <w:rPr>
          <w:rFonts w:asciiTheme="minorHAnsi" w:hAnsiTheme="minorHAnsi" w:cstheme="minorHAnsi"/>
          <w:bCs/>
          <w:sz w:val="22"/>
          <w:szCs w:val="22"/>
          <w:lang w:val="lt-LT"/>
        </w:rPr>
        <w:t>galė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tų</w:t>
      </w:r>
      <w:r w:rsidR="00456EE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susikaupti,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ramiai atlikti namų darbus, mokytis</w:t>
      </w:r>
      <w:r w:rsidR="00456EE5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2788E62D" w14:textId="1A70F683" w:rsidR="00456EE5" w:rsidRDefault="00456EE5" w:rsidP="005B6B34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653A4F">
        <w:rPr>
          <w:rFonts w:asciiTheme="minorHAnsi" w:hAnsiTheme="minorHAnsi" w:cstheme="minorHAnsi"/>
          <w:bCs/>
          <w:sz w:val="22"/>
          <w:szCs w:val="22"/>
          <w:lang w:val="lt-LT"/>
        </w:rPr>
        <w:t>Tinkama darbo erdvė padeda užtikrinti discipliną, atskirti darbo ir pramogų erdves namuose. Suprantama, kad ne kiekviena šeima gali sau leisti turėti atskirą kambarį vaikui</w:t>
      </w:r>
      <w:r w:rsidR="009D21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</w:t>
      </w:r>
      <w:r w:rsidR="00653A4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užtenka </w:t>
      </w:r>
      <w:r w:rsidR="009D2195">
        <w:rPr>
          <w:rFonts w:asciiTheme="minorHAnsi" w:hAnsiTheme="minorHAnsi" w:cstheme="minorHAnsi"/>
          <w:bCs/>
          <w:sz w:val="22"/>
          <w:szCs w:val="22"/>
          <w:lang w:val="lt-LT"/>
        </w:rPr>
        <w:t>darbo stalo</w:t>
      </w:r>
      <w:r w:rsidR="00653A4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kur mokinys galėtų pasikabinti savo pamokų tvarkaraštį, </w:t>
      </w:r>
      <w:r w:rsidR="009D21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tvarkingai susidėti </w:t>
      </w:r>
      <w:r w:rsidR="00653A4F">
        <w:rPr>
          <w:rFonts w:asciiTheme="minorHAnsi" w:hAnsiTheme="minorHAnsi" w:cstheme="minorHAnsi"/>
          <w:bCs/>
          <w:sz w:val="22"/>
          <w:szCs w:val="22"/>
          <w:lang w:val="lt-LT"/>
        </w:rPr>
        <w:t>sąsiuvinius,</w:t>
      </w:r>
      <w:r w:rsidR="009D219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užrašus,</w:t>
      </w:r>
      <w:r w:rsidR="00653A4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vadovėlius. Tėvai turėtų pasikalbėti su vaiku ir paaiškinti, kad </w:t>
      </w:r>
      <w:r w:rsidR="006D1CEF">
        <w:rPr>
          <w:rFonts w:asciiTheme="minorHAnsi" w:hAnsiTheme="minorHAnsi" w:cstheme="minorHAnsi"/>
          <w:bCs/>
          <w:sz w:val="22"/>
          <w:szCs w:val="22"/>
          <w:lang w:val="lt-LT"/>
        </w:rPr>
        <w:t>t</w:t>
      </w:r>
      <w:r w:rsidR="009D2195">
        <w:rPr>
          <w:rFonts w:asciiTheme="minorHAnsi" w:hAnsiTheme="minorHAnsi" w:cstheme="minorHAnsi"/>
          <w:bCs/>
          <w:sz w:val="22"/>
          <w:szCs w:val="22"/>
          <w:lang w:val="lt-LT"/>
        </w:rPr>
        <w:t>ai</w:t>
      </w:r>
      <w:r w:rsidR="006D1CE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yra darbo, o ne pramogų vieta, kurioje reikia palaikyti tvarką, neapkraunant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stalo nereikalingais daiktais, kurie blaško dėmesį“, – pasakoja pedagogas.</w:t>
      </w:r>
    </w:p>
    <w:p w14:paraId="090509B8" w14:textId="77777777" w:rsidR="00EF3C95" w:rsidRPr="00444AAC" w:rsidRDefault="00EF3C95" w:rsidP="00ED2F6B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88D0917" w14:textId="5BC0604C" w:rsidR="005802C5" w:rsidRPr="00FC0F73" w:rsidRDefault="005802C5" w:rsidP="008957CF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FC0F73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FC0F73" w:rsidRDefault="0018531F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2BAA8C5F" w14:textId="7F7CB47E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FC0F73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FC0F73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4F41B4C9" w14:textId="21BE3F5A" w:rsidR="00365615" w:rsidRPr="00FC0F73" w:rsidRDefault="008402F7" w:rsidP="00456EE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11" w:history="1">
        <w:r w:rsidR="0018531F" w:rsidRPr="00FC0F73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sectPr w:rsidR="00365615" w:rsidRPr="00FC0F73" w:rsidSect="00943F71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4DBC1" w16cex:dateUtc="2020-08-05T04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AE037" w14:textId="77777777" w:rsidR="0020678D" w:rsidRDefault="0020678D">
      <w:r>
        <w:separator/>
      </w:r>
    </w:p>
  </w:endnote>
  <w:endnote w:type="continuationSeparator" w:id="0">
    <w:p w14:paraId="1CDA6D2B" w14:textId="77777777" w:rsidR="0020678D" w:rsidRDefault="0020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6BEDA" w14:textId="77777777" w:rsidR="0020678D" w:rsidRDefault="0020678D">
      <w:r>
        <w:separator/>
      </w:r>
    </w:p>
  </w:footnote>
  <w:footnote w:type="continuationSeparator" w:id="0">
    <w:p w14:paraId="73147C5C" w14:textId="77777777" w:rsidR="0020678D" w:rsidRDefault="0020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ibulskaitė, Greta">
    <w15:presenceInfo w15:providerId="AD" w15:userId="S-1-5-21-1135187411-2494668987-2443997209-73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6D41"/>
    <w:rsid w:val="00016E3D"/>
    <w:rsid w:val="000170D1"/>
    <w:rsid w:val="000244F4"/>
    <w:rsid w:val="00024B95"/>
    <w:rsid w:val="00030F70"/>
    <w:rsid w:val="00031F0A"/>
    <w:rsid w:val="0003459C"/>
    <w:rsid w:val="000368C1"/>
    <w:rsid w:val="00036F4B"/>
    <w:rsid w:val="0004185D"/>
    <w:rsid w:val="00041D7C"/>
    <w:rsid w:val="000423C8"/>
    <w:rsid w:val="00050643"/>
    <w:rsid w:val="00051C1A"/>
    <w:rsid w:val="0005215F"/>
    <w:rsid w:val="00053676"/>
    <w:rsid w:val="000536DD"/>
    <w:rsid w:val="000701FB"/>
    <w:rsid w:val="00072530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16B"/>
    <w:rsid w:val="000B0A31"/>
    <w:rsid w:val="000B22C7"/>
    <w:rsid w:val="000B2B7F"/>
    <w:rsid w:val="000B480E"/>
    <w:rsid w:val="000B50ED"/>
    <w:rsid w:val="000B56C0"/>
    <w:rsid w:val="000B6A90"/>
    <w:rsid w:val="000B7875"/>
    <w:rsid w:val="000C2521"/>
    <w:rsid w:val="000C3410"/>
    <w:rsid w:val="000C68C8"/>
    <w:rsid w:val="000C6E9D"/>
    <w:rsid w:val="000D0DFE"/>
    <w:rsid w:val="000D10A6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35B79"/>
    <w:rsid w:val="001409A0"/>
    <w:rsid w:val="00144D5D"/>
    <w:rsid w:val="00147117"/>
    <w:rsid w:val="00151262"/>
    <w:rsid w:val="0015165A"/>
    <w:rsid w:val="00162632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0A09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2B0"/>
    <w:rsid w:val="001D7706"/>
    <w:rsid w:val="001E3650"/>
    <w:rsid w:val="001E5071"/>
    <w:rsid w:val="001E6FF5"/>
    <w:rsid w:val="001E7F34"/>
    <w:rsid w:val="001F43C7"/>
    <w:rsid w:val="001F5C19"/>
    <w:rsid w:val="001F7D58"/>
    <w:rsid w:val="002047CD"/>
    <w:rsid w:val="002050D8"/>
    <w:rsid w:val="0020678D"/>
    <w:rsid w:val="00212485"/>
    <w:rsid w:val="002147A5"/>
    <w:rsid w:val="00214CC4"/>
    <w:rsid w:val="0021549D"/>
    <w:rsid w:val="002236CF"/>
    <w:rsid w:val="00224A0E"/>
    <w:rsid w:val="00240219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D0D8A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1DF5"/>
    <w:rsid w:val="00333175"/>
    <w:rsid w:val="00341980"/>
    <w:rsid w:val="00345BA2"/>
    <w:rsid w:val="003575E8"/>
    <w:rsid w:val="00362B84"/>
    <w:rsid w:val="003655CB"/>
    <w:rsid w:val="00365615"/>
    <w:rsid w:val="00371DF9"/>
    <w:rsid w:val="00375B7B"/>
    <w:rsid w:val="00376112"/>
    <w:rsid w:val="00385C5E"/>
    <w:rsid w:val="00390319"/>
    <w:rsid w:val="0039203E"/>
    <w:rsid w:val="00392E9B"/>
    <w:rsid w:val="0039562E"/>
    <w:rsid w:val="003A0E37"/>
    <w:rsid w:val="003A43AF"/>
    <w:rsid w:val="003A639A"/>
    <w:rsid w:val="003A69C7"/>
    <w:rsid w:val="003B1DF9"/>
    <w:rsid w:val="003B3F46"/>
    <w:rsid w:val="003D0CD1"/>
    <w:rsid w:val="003D0DF3"/>
    <w:rsid w:val="003D7429"/>
    <w:rsid w:val="003E0C18"/>
    <w:rsid w:val="003E0D0E"/>
    <w:rsid w:val="003F7B49"/>
    <w:rsid w:val="004041DA"/>
    <w:rsid w:val="00405680"/>
    <w:rsid w:val="00405C7F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44AAC"/>
    <w:rsid w:val="00456954"/>
    <w:rsid w:val="00456EE5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9673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77C9"/>
    <w:rsid w:val="00556726"/>
    <w:rsid w:val="00556B53"/>
    <w:rsid w:val="005636D1"/>
    <w:rsid w:val="00566588"/>
    <w:rsid w:val="00567942"/>
    <w:rsid w:val="00572D06"/>
    <w:rsid w:val="005773C6"/>
    <w:rsid w:val="0057774B"/>
    <w:rsid w:val="005802C5"/>
    <w:rsid w:val="00582B4A"/>
    <w:rsid w:val="0059418E"/>
    <w:rsid w:val="0059468D"/>
    <w:rsid w:val="00594D41"/>
    <w:rsid w:val="00596F62"/>
    <w:rsid w:val="005A5738"/>
    <w:rsid w:val="005A5FF7"/>
    <w:rsid w:val="005B6A9C"/>
    <w:rsid w:val="005B6B34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3A4F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1397"/>
    <w:rsid w:val="00692CEF"/>
    <w:rsid w:val="00692D38"/>
    <w:rsid w:val="00693167"/>
    <w:rsid w:val="00696C0F"/>
    <w:rsid w:val="006A0D35"/>
    <w:rsid w:val="006A1B81"/>
    <w:rsid w:val="006A4772"/>
    <w:rsid w:val="006B0F10"/>
    <w:rsid w:val="006B1750"/>
    <w:rsid w:val="006B1E87"/>
    <w:rsid w:val="006C07D9"/>
    <w:rsid w:val="006C37B7"/>
    <w:rsid w:val="006D1CEF"/>
    <w:rsid w:val="006E1AD8"/>
    <w:rsid w:val="006E4793"/>
    <w:rsid w:val="006E6811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31F7"/>
    <w:rsid w:val="00733318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4674"/>
    <w:rsid w:val="007B5B58"/>
    <w:rsid w:val="007C1AA7"/>
    <w:rsid w:val="007C2C75"/>
    <w:rsid w:val="007C4F76"/>
    <w:rsid w:val="007C7D54"/>
    <w:rsid w:val="007D173E"/>
    <w:rsid w:val="007D2C72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16443"/>
    <w:rsid w:val="00821F27"/>
    <w:rsid w:val="0082729A"/>
    <w:rsid w:val="00830A3C"/>
    <w:rsid w:val="008312F0"/>
    <w:rsid w:val="008402F7"/>
    <w:rsid w:val="008435EE"/>
    <w:rsid w:val="00845CFE"/>
    <w:rsid w:val="00845EE4"/>
    <w:rsid w:val="00846FA3"/>
    <w:rsid w:val="0085150F"/>
    <w:rsid w:val="008560B0"/>
    <w:rsid w:val="00856C1A"/>
    <w:rsid w:val="00870371"/>
    <w:rsid w:val="008814D2"/>
    <w:rsid w:val="00890FAB"/>
    <w:rsid w:val="008916A1"/>
    <w:rsid w:val="008918AE"/>
    <w:rsid w:val="008925E0"/>
    <w:rsid w:val="008928E7"/>
    <w:rsid w:val="008957CF"/>
    <w:rsid w:val="00897E00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420B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4D84"/>
    <w:rsid w:val="00996C6E"/>
    <w:rsid w:val="00997950"/>
    <w:rsid w:val="009A6B12"/>
    <w:rsid w:val="009B3851"/>
    <w:rsid w:val="009B7685"/>
    <w:rsid w:val="009B77E2"/>
    <w:rsid w:val="009C503F"/>
    <w:rsid w:val="009C5AB8"/>
    <w:rsid w:val="009D2195"/>
    <w:rsid w:val="009D378C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0866"/>
    <w:rsid w:val="00A410EA"/>
    <w:rsid w:val="00A471E9"/>
    <w:rsid w:val="00A5290F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01F76"/>
    <w:rsid w:val="00B06737"/>
    <w:rsid w:val="00B11521"/>
    <w:rsid w:val="00B115ED"/>
    <w:rsid w:val="00B15707"/>
    <w:rsid w:val="00B22372"/>
    <w:rsid w:val="00B24125"/>
    <w:rsid w:val="00B31883"/>
    <w:rsid w:val="00B35063"/>
    <w:rsid w:val="00B36366"/>
    <w:rsid w:val="00B40D88"/>
    <w:rsid w:val="00B41F6F"/>
    <w:rsid w:val="00B42CD0"/>
    <w:rsid w:val="00B44AEE"/>
    <w:rsid w:val="00B46A72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A7C08"/>
    <w:rsid w:val="00BB0053"/>
    <w:rsid w:val="00BB066E"/>
    <w:rsid w:val="00BB0946"/>
    <w:rsid w:val="00BC390F"/>
    <w:rsid w:val="00BC58F4"/>
    <w:rsid w:val="00BD1CB6"/>
    <w:rsid w:val="00BD7AB8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4972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3F28"/>
    <w:rsid w:val="00C80172"/>
    <w:rsid w:val="00CA20BC"/>
    <w:rsid w:val="00CA2749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D025A8"/>
    <w:rsid w:val="00D065F9"/>
    <w:rsid w:val="00D06D77"/>
    <w:rsid w:val="00D070C5"/>
    <w:rsid w:val="00D13F97"/>
    <w:rsid w:val="00D22734"/>
    <w:rsid w:val="00D272A8"/>
    <w:rsid w:val="00D331CC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93D76"/>
    <w:rsid w:val="00D94E6A"/>
    <w:rsid w:val="00D95145"/>
    <w:rsid w:val="00D96517"/>
    <w:rsid w:val="00DA0095"/>
    <w:rsid w:val="00DA356D"/>
    <w:rsid w:val="00DA4EE9"/>
    <w:rsid w:val="00DA5232"/>
    <w:rsid w:val="00DB11F9"/>
    <w:rsid w:val="00DB1B93"/>
    <w:rsid w:val="00DB1F58"/>
    <w:rsid w:val="00DB4EC6"/>
    <w:rsid w:val="00DB6BB0"/>
    <w:rsid w:val="00DC6894"/>
    <w:rsid w:val="00DC755E"/>
    <w:rsid w:val="00DD1AC5"/>
    <w:rsid w:val="00DD2FA4"/>
    <w:rsid w:val="00DD77CA"/>
    <w:rsid w:val="00DE7FEA"/>
    <w:rsid w:val="00DF05E7"/>
    <w:rsid w:val="00DF0DB2"/>
    <w:rsid w:val="00DF36B5"/>
    <w:rsid w:val="00E110BE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3358"/>
    <w:rsid w:val="00E643DB"/>
    <w:rsid w:val="00E65D7E"/>
    <w:rsid w:val="00E668C6"/>
    <w:rsid w:val="00E71044"/>
    <w:rsid w:val="00E71EF3"/>
    <w:rsid w:val="00E74BED"/>
    <w:rsid w:val="00E83976"/>
    <w:rsid w:val="00E84A8C"/>
    <w:rsid w:val="00E85E6D"/>
    <w:rsid w:val="00E869DC"/>
    <w:rsid w:val="00E93FCD"/>
    <w:rsid w:val="00E94429"/>
    <w:rsid w:val="00EA0A77"/>
    <w:rsid w:val="00EA49DA"/>
    <w:rsid w:val="00EB109D"/>
    <w:rsid w:val="00EB498B"/>
    <w:rsid w:val="00EB7B55"/>
    <w:rsid w:val="00ED2153"/>
    <w:rsid w:val="00ED2F6B"/>
    <w:rsid w:val="00ED6FEF"/>
    <w:rsid w:val="00EE1468"/>
    <w:rsid w:val="00EE5A25"/>
    <w:rsid w:val="00EF1DEC"/>
    <w:rsid w:val="00EF3C95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54CB"/>
    <w:rsid w:val="00F461F8"/>
    <w:rsid w:val="00F50367"/>
    <w:rsid w:val="00F50CB2"/>
    <w:rsid w:val="00F5351E"/>
    <w:rsid w:val="00F5580F"/>
    <w:rsid w:val="00F5722F"/>
    <w:rsid w:val="00F57F4E"/>
    <w:rsid w:val="00F57FFD"/>
    <w:rsid w:val="00F60891"/>
    <w:rsid w:val="00F660B4"/>
    <w:rsid w:val="00F67317"/>
    <w:rsid w:val="00F7151E"/>
    <w:rsid w:val="00F7524B"/>
    <w:rsid w:val="00F80059"/>
    <w:rsid w:val="00F829B9"/>
    <w:rsid w:val="00F84056"/>
    <w:rsid w:val="00F878B3"/>
    <w:rsid w:val="00F9053E"/>
    <w:rsid w:val="00FA0AEB"/>
    <w:rsid w:val="00FA16B8"/>
    <w:rsid w:val="00FA1BCE"/>
    <w:rsid w:val="00FA1E14"/>
    <w:rsid w:val="00FA3794"/>
    <w:rsid w:val="00FA37F7"/>
    <w:rsid w:val="00FA7F96"/>
    <w:rsid w:val="00FB3AF8"/>
    <w:rsid w:val="00FC0F73"/>
    <w:rsid w:val="00FC2FBA"/>
    <w:rsid w:val="00FD2AED"/>
    <w:rsid w:val="00FE06D3"/>
    <w:rsid w:val="00FE0FED"/>
    <w:rsid w:val="00FE1F8A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eta.cibulskaite@lidl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A23713129823146AF68D9849082CA87" ma:contentTypeVersion="13" ma:contentTypeDescription="Kurkite naują dokumentą." ma:contentTypeScope="" ma:versionID="2ffb408185accfb227e75c68cbaf2d09">
  <xsd:schema xmlns:xsd="http://www.w3.org/2001/XMLSchema" xmlns:xs="http://www.w3.org/2001/XMLSchema" xmlns:p="http://schemas.microsoft.com/office/2006/metadata/properties" xmlns:ns3="1303c588-fb3f-4c02-852d-97fb1dc0dc14" xmlns:ns4="7bfe29f5-2fb8-4916-bfde-ef953689fa5c" targetNamespace="http://schemas.microsoft.com/office/2006/metadata/properties" ma:root="true" ma:fieldsID="cdf772952171792ae1a6d6697ca33e43" ns3:_="" ns4:_="">
    <xsd:import namespace="1303c588-fb3f-4c02-852d-97fb1dc0dc14"/>
    <xsd:import namespace="7bfe29f5-2fb8-4916-bfde-ef953689fa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3c588-fb3f-4c02-852d-97fb1dc0d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e29f5-2fb8-4916-bfde-ef953689f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B57E9-8585-4913-9B66-BD7CF59E5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2A7601-6085-45E4-8C98-F791EC467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03c588-fb3f-4c02-852d-97fb1dc0dc14"/>
    <ds:schemaRef ds:uri="7bfe29f5-2fb8-4916-bfde-ef953689f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C1E775-E017-4FF1-AF73-F5E763FAE3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587ED8-EC2C-4AB3-A293-6F8A88D0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3124</Words>
  <Characters>1782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5</cp:revision>
  <cp:lastPrinted>2017-05-17T10:42:00Z</cp:lastPrinted>
  <dcterms:created xsi:type="dcterms:W3CDTF">2020-08-05T04:22:00Z</dcterms:created>
  <dcterms:modified xsi:type="dcterms:W3CDTF">2020-08-07T11:21:00Z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0x0101008A23713129823146AF68D9849082CA87</vt:lpwstr>
  </property>
</Properties>
</file>